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F4750F" w:rsidP="00C40242">
      <w:pPr>
        <w:jc w:val="center"/>
        <w:rPr>
          <w:b/>
        </w:rPr>
      </w:pPr>
      <w:r>
        <w:rPr>
          <w:b/>
        </w:rPr>
        <w:t>Unit 2</w:t>
      </w:r>
      <w:r w:rsidR="00DE3C5A">
        <w:rPr>
          <w:b/>
        </w:rPr>
        <w:t>: Celebrations</w:t>
      </w:r>
      <w:r>
        <w:rPr>
          <w:b/>
        </w:rPr>
        <w:t xml:space="preserve"> </w:t>
      </w:r>
    </w:p>
    <w:p w:rsidR="000B7F32" w:rsidRPr="00C40242" w:rsidRDefault="000B7F32" w:rsidP="00C40242">
      <w:pPr>
        <w:jc w:val="center"/>
        <w:rPr>
          <w:b/>
        </w:rPr>
      </w:pPr>
    </w:p>
    <w:tbl>
      <w:tblPr>
        <w:tblStyle w:val="TableGrid"/>
        <w:tblW w:w="0" w:type="auto"/>
        <w:tblLook w:val="00A0"/>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093EB7" w:rsidP="004C4F5E">
            <w:pPr>
              <w:rPr>
                <w:b/>
              </w:rPr>
            </w:pPr>
            <w:r>
              <w:rPr>
                <w:b/>
              </w:rPr>
              <w:t>Spanish/French/Mandarin</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093EB7" w:rsidP="004C4F5E">
            <w:pPr>
              <w:rPr>
                <w:b/>
              </w:rPr>
            </w:pPr>
            <w:r>
              <w:rPr>
                <w:b/>
              </w:rPr>
              <w:t>Families and Communities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9653A2" w:rsidP="000927CE">
            <w:pPr>
              <w:rPr>
                <w:b/>
              </w:rPr>
            </w:pPr>
            <w:r>
              <w:rPr>
                <w:b/>
              </w:rPr>
              <w:t>Let’s celebrate!</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0E697C" w:rsidRDefault="0073291D" w:rsidP="00A4446A">
            <w:pPr>
              <w:widowControl w:val="0"/>
              <w:tabs>
                <w:tab w:val="left" w:pos="220"/>
              </w:tabs>
              <w:autoSpaceDE w:val="0"/>
              <w:autoSpaceDN w:val="0"/>
              <w:adjustRightInd w:val="0"/>
              <w:rPr>
                <w:rFonts w:cs="Verdana"/>
                <w:szCs w:val="22"/>
                <w:lang w:bidi="en-US"/>
              </w:rPr>
            </w:pPr>
            <w:r>
              <w:t xml:space="preserve">Students will learn about various holidays and life celebrations in various Spanish-speaking countries.   They will talk about their families and holidays that are important to them. They will discuss the food they eat and comment on what they do to celebrate. They will make simple comparisons between their celebrations and those of other cultures. </w:t>
            </w:r>
            <w:r w:rsidR="00DA2790">
              <w:rPr>
                <w:rFonts w:cs="Verdana"/>
                <w:szCs w:val="22"/>
                <w:lang w:bidi="en-US"/>
              </w:rPr>
              <w:t xml:space="preserve">Students will </w:t>
            </w:r>
            <w:r>
              <w:rPr>
                <w:rFonts w:cs="Verdana"/>
                <w:szCs w:val="22"/>
                <w:lang w:bidi="en-US"/>
              </w:rPr>
              <w:t xml:space="preserve">then </w:t>
            </w:r>
            <w:r w:rsidR="00DA2790">
              <w:rPr>
                <w:rFonts w:cs="Verdana"/>
                <w:szCs w:val="22"/>
                <w:lang w:bidi="en-US"/>
              </w:rPr>
              <w:t>explore cultural foods and traditions</w:t>
            </w:r>
            <w:r>
              <w:rPr>
                <w:rFonts w:cs="Verdana"/>
                <w:szCs w:val="22"/>
                <w:lang w:bidi="en-US"/>
              </w:rPr>
              <w:t xml:space="preserve"> of the country where they live as a global citizen and will present their adopted country’s traditions to others. </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8F6E6A" w:rsidP="004C4F5E">
            <w:r>
              <w:t xml:space="preserve">All national standards will be addressed.  </w:t>
            </w:r>
          </w:p>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73291D" w:rsidRDefault="0073291D" w:rsidP="000E697C">
            <w:pPr>
              <w:rPr>
                <w:ins w:id="0" w:author="Laura Terrill" w:date="2012-05-23T11:14:00Z"/>
                <w:rFonts w:cs="Verdana"/>
                <w:szCs w:val="22"/>
                <w:lang w:bidi="en-US"/>
              </w:rPr>
            </w:pPr>
            <w:ins w:id="1" w:author="Laura Terrill" w:date="2012-05-23T11:15:00Z">
              <w:r>
                <w:rPr>
                  <w:rFonts w:cs="Verdana"/>
                  <w:szCs w:val="22"/>
                  <w:lang w:bidi="en-US"/>
                </w:rPr>
                <w:t xml:space="preserve">All people celebrate. </w:t>
              </w:r>
            </w:ins>
          </w:p>
          <w:p w:rsidR="000E697C" w:rsidDel="0073291D" w:rsidRDefault="00D41C9F" w:rsidP="000E697C">
            <w:pPr>
              <w:numPr>
                <w:ins w:id="2" w:author="Laura Terrill" w:date="2012-05-23T11:14:00Z"/>
              </w:numPr>
              <w:rPr>
                <w:del w:id="3" w:author="Laura Terrill" w:date="2012-05-23T11:13:00Z"/>
                <w:rFonts w:cs="Verdana"/>
                <w:szCs w:val="22"/>
                <w:lang w:bidi="en-US"/>
              </w:rPr>
            </w:pPr>
            <w:r>
              <w:rPr>
                <w:rFonts w:cs="Verdana"/>
                <w:szCs w:val="22"/>
                <w:lang w:bidi="en-US"/>
              </w:rPr>
              <w:t>Family and food are an integral part of cultural traditions</w:t>
            </w:r>
            <w:ins w:id="4" w:author="Laura Terrill" w:date="2012-05-23T11:13:00Z">
              <w:r w:rsidR="0073291D">
                <w:rPr>
                  <w:rFonts w:cs="Verdana"/>
                  <w:szCs w:val="22"/>
                  <w:lang w:bidi="en-US"/>
                </w:rPr>
                <w:t>.</w:t>
              </w:r>
            </w:ins>
            <w:r>
              <w:rPr>
                <w:rFonts w:cs="Verdana"/>
                <w:szCs w:val="22"/>
                <w:lang w:bidi="en-US"/>
              </w:rPr>
              <w:t xml:space="preserve"> </w:t>
            </w:r>
            <w:del w:id="5" w:author="Laura Terrill" w:date="2012-05-23T11:13:00Z">
              <w:r w:rsidDel="0073291D">
                <w:rPr>
                  <w:rFonts w:cs="Verdana"/>
                  <w:szCs w:val="22"/>
                  <w:lang w:bidi="en-US"/>
                </w:rPr>
                <w:delText xml:space="preserve">across the world.  </w:delText>
              </w:r>
            </w:del>
          </w:p>
          <w:p w:rsidR="000E697C" w:rsidDel="0073291D" w:rsidRDefault="000E697C" w:rsidP="000E697C">
            <w:pPr>
              <w:rPr>
                <w:del w:id="6" w:author="Laura Terrill" w:date="2012-05-23T11:13:00Z"/>
                <w:rFonts w:cs="Verdana"/>
                <w:szCs w:val="22"/>
                <w:lang w:bidi="en-US"/>
              </w:rPr>
            </w:pPr>
          </w:p>
          <w:p w:rsidR="000E697C" w:rsidRDefault="000E697C" w:rsidP="000E697C">
            <w:pPr>
              <w:rPr>
                <w:rFonts w:cs="Verdana"/>
                <w:szCs w:val="22"/>
                <w:lang w:bidi="en-US"/>
              </w:rPr>
            </w:pPr>
          </w:p>
          <w:p w:rsidR="000E697C" w:rsidRDefault="000E697C" w:rsidP="000E697C">
            <w:pPr>
              <w:rPr>
                <w:rFonts w:cs="Verdana"/>
                <w:szCs w:val="22"/>
                <w:lang w:bidi="en-US"/>
              </w:rPr>
            </w:pPr>
          </w:p>
          <w:p w:rsidR="008953DF" w:rsidRPr="00A4446A" w:rsidRDefault="00E35974" w:rsidP="000E697C">
            <w:pPr>
              <w:rPr>
                <w:rFonts w:cs="Verdana"/>
                <w:szCs w:val="22"/>
                <w:lang w:bidi="en-US"/>
              </w:rPr>
            </w:pPr>
            <w:r w:rsidRPr="003A2700">
              <w:rPr>
                <w:rFonts w:cs="Verdana"/>
                <w:szCs w:val="22"/>
                <w:lang w:bidi="en-US"/>
              </w:rPr>
              <w:t xml:space="preserve">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73291D" w:rsidRDefault="0073291D" w:rsidP="000E697C">
            <w:pPr>
              <w:rPr>
                <w:ins w:id="7" w:author="Laura Terrill" w:date="2012-05-23T11:15:00Z"/>
                <w:rFonts w:cs="Verdana"/>
                <w:szCs w:val="22"/>
                <w:lang w:bidi="en-US"/>
              </w:rPr>
            </w:pPr>
            <w:ins w:id="8" w:author="Laura Terrill" w:date="2012-05-23T11:15:00Z">
              <w:r>
                <w:rPr>
                  <w:rFonts w:cs="Verdana"/>
                  <w:szCs w:val="22"/>
                  <w:lang w:bidi="en-US"/>
                </w:rPr>
                <w:t>Why is family important?</w:t>
              </w:r>
            </w:ins>
          </w:p>
          <w:p w:rsidR="000E697C" w:rsidDel="0073291D" w:rsidRDefault="003435F6" w:rsidP="000E697C">
            <w:pPr>
              <w:numPr>
                <w:ins w:id="9" w:author="Laura Terrill" w:date="2012-05-23T11:16:00Z"/>
              </w:numPr>
              <w:rPr>
                <w:del w:id="10" w:author="Laura Terrill" w:date="2012-05-23T11:15:00Z"/>
                <w:rFonts w:cs="Verdana"/>
                <w:szCs w:val="22"/>
                <w:lang w:bidi="en-US"/>
              </w:rPr>
            </w:pPr>
            <w:del w:id="11" w:author="Laura Terrill" w:date="2012-05-23T11:15:00Z">
              <w:r w:rsidDel="0073291D">
                <w:rPr>
                  <w:rFonts w:cs="Verdana"/>
                  <w:szCs w:val="22"/>
                  <w:lang w:bidi="en-US"/>
                </w:rPr>
                <w:delText>What is my family?</w:delText>
              </w:r>
              <w:r w:rsidR="00D41C9F" w:rsidDel="0073291D">
                <w:rPr>
                  <w:rFonts w:cs="Verdana"/>
                  <w:szCs w:val="22"/>
                  <w:lang w:bidi="en-US"/>
                </w:rPr>
                <w:delText xml:space="preserve">  What does family mean to you?</w:delText>
              </w:r>
            </w:del>
          </w:p>
          <w:p w:rsidR="003435F6" w:rsidDel="0073291D" w:rsidRDefault="003435F6" w:rsidP="000E697C">
            <w:pPr>
              <w:rPr>
                <w:del w:id="12" w:author="Laura Terrill" w:date="2012-05-23T11:15:00Z"/>
                <w:rFonts w:cs="Verdana"/>
                <w:szCs w:val="22"/>
                <w:lang w:bidi="en-US"/>
              </w:rPr>
            </w:pPr>
            <w:del w:id="13" w:author="Laura Terrill" w:date="2012-05-23T11:15:00Z">
              <w:r w:rsidDel="0073291D">
                <w:rPr>
                  <w:rFonts w:cs="Verdana"/>
                  <w:szCs w:val="22"/>
                  <w:lang w:bidi="en-US"/>
                </w:rPr>
                <w:delText>When do you celebrate special occasions?</w:delText>
              </w:r>
            </w:del>
          </w:p>
          <w:p w:rsidR="003435F6" w:rsidRDefault="00D41C9F" w:rsidP="000E697C">
            <w:pPr>
              <w:rPr>
                <w:rFonts w:cs="Verdana"/>
                <w:szCs w:val="22"/>
                <w:lang w:bidi="en-US"/>
              </w:rPr>
            </w:pPr>
            <w:r>
              <w:rPr>
                <w:rFonts w:cs="Verdana"/>
                <w:szCs w:val="22"/>
                <w:lang w:bidi="en-US"/>
              </w:rPr>
              <w:t xml:space="preserve">How and why </w:t>
            </w:r>
            <w:r w:rsidR="003435F6">
              <w:rPr>
                <w:rFonts w:cs="Verdana"/>
                <w:szCs w:val="22"/>
                <w:lang w:bidi="en-US"/>
              </w:rPr>
              <w:t>do you celebrate?</w:t>
            </w:r>
          </w:p>
          <w:p w:rsidR="000E697C" w:rsidRDefault="000E697C" w:rsidP="000E697C">
            <w:pPr>
              <w:rPr>
                <w:rFonts w:cs="Verdana"/>
                <w:szCs w:val="22"/>
                <w:lang w:bidi="en-US"/>
              </w:rPr>
            </w:pPr>
          </w:p>
          <w:p w:rsidR="008953DF" w:rsidRPr="00A4446A" w:rsidRDefault="00E35974" w:rsidP="000E697C">
            <w:pPr>
              <w:rPr>
                <w:rFonts w:cs="Verdana"/>
                <w:szCs w:val="22"/>
                <w:lang w:bidi="en-US"/>
              </w:rPr>
            </w:pPr>
            <w:r w:rsidRPr="00022AE5">
              <w:rPr>
                <w:rFonts w:cs="Verdana"/>
                <w:szCs w:val="22"/>
                <w:lang w:bidi="en-US"/>
              </w:rPr>
              <w:t xml:space="preserve"> </w:t>
            </w: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rsidRPr="00032F79">
        <w:trPr>
          <w:cantSplit/>
          <w:trHeight w:val="290"/>
        </w:trPr>
        <w:tc>
          <w:tcPr>
            <w:tcW w:w="4607" w:type="dxa"/>
            <w:gridSpan w:val="3"/>
          </w:tcPr>
          <w:p w:rsidR="000416AD" w:rsidRDefault="00093EB7" w:rsidP="000927CE">
            <w:r w:rsidRPr="00704D75">
              <w:rPr>
                <w:rFonts w:ascii="Times New Roman" w:hAnsi="Times New Roman" w:cs="Times New Roman"/>
              </w:rPr>
              <w:t>Introduce others</w:t>
            </w:r>
          </w:p>
        </w:tc>
        <w:tc>
          <w:tcPr>
            <w:tcW w:w="4249" w:type="dxa"/>
          </w:tcPr>
          <w:p w:rsidR="000416AD" w:rsidRPr="00093EB7" w:rsidRDefault="00093EB7" w:rsidP="000927CE">
            <w:pPr>
              <w:rPr>
                <w:lang w:val="es-ES"/>
              </w:rPr>
            </w:pPr>
            <w:r w:rsidRPr="00093EB7">
              <w:rPr>
                <w:lang w:val="es-ES"/>
              </w:rPr>
              <w:t>Te presento a / le present</w:t>
            </w:r>
            <w:r>
              <w:rPr>
                <w:lang w:val="es-ES"/>
              </w:rPr>
              <w:t>o</w:t>
            </w:r>
            <w:r w:rsidRPr="00093EB7">
              <w:rPr>
                <w:lang w:val="es-ES"/>
              </w:rPr>
              <w:t xml:space="preserve"> a</w:t>
            </w:r>
            <w:r w:rsidR="009653A2">
              <w:rPr>
                <w:lang w:val="es-ES"/>
              </w:rPr>
              <w:t>, llamarse</w:t>
            </w:r>
          </w:p>
        </w:tc>
      </w:tr>
      <w:tr w:rsidR="00E35974">
        <w:trPr>
          <w:trHeight w:val="290"/>
        </w:trPr>
        <w:tc>
          <w:tcPr>
            <w:tcW w:w="4607" w:type="dxa"/>
            <w:gridSpan w:val="3"/>
          </w:tcPr>
          <w:p w:rsidR="00E35974" w:rsidRPr="00093EB7" w:rsidRDefault="00093EB7" w:rsidP="000927CE">
            <w:pPr>
              <w:rPr>
                <w:rFonts w:ascii="Times New Roman" w:hAnsi="Times New Roman" w:cs="Times New Roman"/>
              </w:rPr>
            </w:pPr>
            <w:r w:rsidRPr="00704D75">
              <w:rPr>
                <w:rFonts w:ascii="Times New Roman" w:hAnsi="Times New Roman" w:cs="Times New Roman"/>
              </w:rPr>
              <w:t>Describe others</w:t>
            </w:r>
            <w:r w:rsidR="00AE5B3D">
              <w:rPr>
                <w:rFonts w:ascii="Times New Roman" w:hAnsi="Times New Roman" w:cs="Times New Roman"/>
              </w:rPr>
              <w:t xml:space="preserve"> and explain relationship</w:t>
            </w:r>
            <w:r>
              <w:rPr>
                <w:rFonts w:ascii="Times New Roman" w:hAnsi="Times New Roman" w:cs="Times New Roman"/>
              </w:rPr>
              <w:t xml:space="preserve"> (family members and friends)</w:t>
            </w:r>
          </w:p>
        </w:tc>
        <w:tc>
          <w:tcPr>
            <w:tcW w:w="4249" w:type="dxa"/>
            <w:vAlign w:val="center"/>
          </w:tcPr>
          <w:p w:rsidR="00E35974" w:rsidRPr="003A2700" w:rsidRDefault="00C72517" w:rsidP="00F20B4A">
            <w:r>
              <w:t>Possessive adjectives, noun/adjective agreement</w:t>
            </w:r>
            <w:r w:rsidR="009653A2">
              <w:t>, ser, tener</w:t>
            </w:r>
            <w:r w:rsidR="00EA17EA">
              <w:t xml:space="preserve"> (all forms)</w:t>
            </w:r>
          </w:p>
        </w:tc>
      </w:tr>
      <w:tr w:rsidR="00E35974" w:rsidRPr="00032F79">
        <w:trPr>
          <w:trHeight w:val="290"/>
        </w:trPr>
        <w:tc>
          <w:tcPr>
            <w:tcW w:w="4607" w:type="dxa"/>
            <w:gridSpan w:val="3"/>
          </w:tcPr>
          <w:p w:rsidR="00E35974" w:rsidRPr="00093EB7" w:rsidRDefault="00093EB7" w:rsidP="000927CE">
            <w:pPr>
              <w:rPr>
                <w:rFonts w:ascii="Times New Roman" w:hAnsi="Times New Roman" w:cs="Times New Roman"/>
              </w:rPr>
            </w:pPr>
            <w:r w:rsidRPr="00704D75">
              <w:rPr>
                <w:rFonts w:ascii="Times New Roman" w:hAnsi="Times New Roman" w:cs="Times New Roman"/>
              </w:rPr>
              <w:t>Talk about where others are from</w:t>
            </w:r>
            <w:r w:rsidR="005D70C0">
              <w:rPr>
                <w:rFonts w:ascii="Times New Roman" w:hAnsi="Times New Roman" w:cs="Times New Roman"/>
              </w:rPr>
              <w:t xml:space="preserve"> and where they live</w:t>
            </w:r>
          </w:p>
        </w:tc>
        <w:tc>
          <w:tcPr>
            <w:tcW w:w="4249" w:type="dxa"/>
          </w:tcPr>
          <w:p w:rsidR="00E35974" w:rsidRDefault="00093EB7">
            <w:pPr>
              <w:rPr>
                <w:lang w:val="es-ES"/>
              </w:rPr>
            </w:pPr>
            <w:r w:rsidRPr="00DE3C5A">
              <w:rPr>
                <w:lang w:val="es-ES"/>
              </w:rPr>
              <w:t>¿De dónde es?  Es de…</w:t>
            </w:r>
          </w:p>
          <w:p w:rsidR="005D70C0" w:rsidRPr="00DE3C5A" w:rsidRDefault="005D70C0">
            <w:pPr>
              <w:rPr>
                <w:lang w:val="es-ES"/>
              </w:rPr>
            </w:pPr>
            <w:r>
              <w:rPr>
                <w:lang w:val="es-ES"/>
              </w:rPr>
              <w:t>¿Dónde vive él/ella?</w:t>
            </w:r>
          </w:p>
        </w:tc>
      </w:tr>
      <w:tr w:rsidR="00093EB7" w:rsidRPr="00032F79">
        <w:trPr>
          <w:trHeight w:val="290"/>
        </w:trPr>
        <w:tc>
          <w:tcPr>
            <w:tcW w:w="4607" w:type="dxa"/>
            <w:gridSpan w:val="3"/>
          </w:tcPr>
          <w:p w:rsidR="00093EB7" w:rsidRPr="00093EB7" w:rsidRDefault="00093EB7" w:rsidP="000927CE">
            <w:pPr>
              <w:rPr>
                <w:rFonts w:ascii="Times New Roman" w:hAnsi="Times New Roman" w:cs="Times New Roman"/>
              </w:rPr>
            </w:pPr>
            <w:r w:rsidRPr="00704D75">
              <w:rPr>
                <w:rFonts w:ascii="Times New Roman" w:hAnsi="Times New Roman" w:cs="Times New Roman"/>
              </w:rPr>
              <w:t>Comment on food</w:t>
            </w:r>
          </w:p>
        </w:tc>
        <w:tc>
          <w:tcPr>
            <w:tcW w:w="4249" w:type="dxa"/>
          </w:tcPr>
          <w:p w:rsidR="00093EB7" w:rsidRPr="009653A2" w:rsidRDefault="00093EB7">
            <w:pPr>
              <w:rPr>
                <w:lang w:val="es-ES"/>
              </w:rPr>
            </w:pPr>
            <w:r w:rsidRPr="009653A2">
              <w:rPr>
                <w:lang w:val="es-ES"/>
              </w:rPr>
              <w:t>(no)Me gusta</w:t>
            </w:r>
            <w:r w:rsidR="009653A2" w:rsidRPr="009653A2">
              <w:rPr>
                <w:lang w:val="es-ES"/>
              </w:rPr>
              <w:t>(n)</w:t>
            </w:r>
            <w:r w:rsidRPr="009653A2">
              <w:rPr>
                <w:lang w:val="es-ES"/>
              </w:rPr>
              <w:t>…, descriptors</w:t>
            </w:r>
          </w:p>
        </w:tc>
      </w:tr>
      <w:tr w:rsidR="00093EB7">
        <w:trPr>
          <w:trHeight w:val="290"/>
        </w:trPr>
        <w:tc>
          <w:tcPr>
            <w:tcW w:w="4607" w:type="dxa"/>
            <w:gridSpan w:val="3"/>
          </w:tcPr>
          <w:p w:rsidR="00093EB7" w:rsidRPr="00EE57C9" w:rsidRDefault="00093EB7" w:rsidP="00093EB7">
            <w:pPr>
              <w:rPr>
                <w:rFonts w:ascii="Times New Roman" w:hAnsi="Times New Roman" w:cs="Times New Roman"/>
              </w:rPr>
            </w:pPr>
            <w:r>
              <w:rPr>
                <w:rFonts w:ascii="Times New Roman" w:hAnsi="Times New Roman" w:cs="Times New Roman"/>
              </w:rPr>
              <w:t>D</w:t>
            </w:r>
            <w:r w:rsidRPr="00DA1AEA">
              <w:rPr>
                <w:rFonts w:ascii="Times New Roman" w:hAnsi="Times New Roman" w:cs="Times New Roman"/>
              </w:rPr>
              <w:t xml:space="preserve">iscuss what they and their families </w:t>
            </w:r>
            <w:r w:rsidR="00C72517">
              <w:rPr>
                <w:rFonts w:ascii="Times New Roman" w:hAnsi="Times New Roman" w:cs="Times New Roman"/>
              </w:rPr>
              <w:t>do</w:t>
            </w:r>
            <w:r w:rsidR="00EA17EA">
              <w:rPr>
                <w:rFonts w:ascii="Times New Roman" w:hAnsi="Times New Roman" w:cs="Times New Roman"/>
              </w:rPr>
              <w:t xml:space="preserve"> to celebrate</w:t>
            </w:r>
            <w:r w:rsidR="00C72517">
              <w:rPr>
                <w:rFonts w:ascii="Times New Roman" w:hAnsi="Times New Roman" w:cs="Times New Roman"/>
              </w:rPr>
              <w:t xml:space="preserve"> </w:t>
            </w:r>
          </w:p>
        </w:tc>
        <w:tc>
          <w:tcPr>
            <w:tcW w:w="4249" w:type="dxa"/>
          </w:tcPr>
          <w:p w:rsidR="00093EB7" w:rsidRPr="00EE57C9" w:rsidRDefault="00EA17EA">
            <w:r w:rsidRPr="00EE57C9">
              <w:t>-AR verbs</w:t>
            </w:r>
          </w:p>
          <w:p w:rsidR="00C72517" w:rsidRPr="00EE57C9" w:rsidRDefault="00EE57C9">
            <w:del w:id="14" w:author="Laura Terrill" w:date="2012-05-23T11:25:00Z">
              <w:r w:rsidRPr="00EE57C9" w:rsidDel="00134553">
                <w:delText>Adverbs of frequency</w:delText>
              </w:r>
            </w:del>
          </w:p>
        </w:tc>
      </w:tr>
      <w:tr w:rsidR="00134553">
        <w:trPr>
          <w:trHeight w:val="290"/>
          <w:ins w:id="15" w:author="Laura Terrill" w:date="2012-05-23T11:25:00Z"/>
        </w:trPr>
        <w:tc>
          <w:tcPr>
            <w:tcW w:w="4607" w:type="dxa"/>
            <w:gridSpan w:val="3"/>
          </w:tcPr>
          <w:p w:rsidR="00134553" w:rsidRDefault="00134553" w:rsidP="00093EB7">
            <w:pPr>
              <w:rPr>
                <w:ins w:id="16" w:author="Laura Terrill" w:date="2012-05-23T11:25:00Z"/>
                <w:rFonts w:ascii="Times New Roman" w:hAnsi="Times New Roman" w:cs="Times New Roman"/>
              </w:rPr>
            </w:pPr>
            <w:ins w:id="17" w:author="Laura Terrill" w:date="2012-05-23T11:25:00Z">
              <w:r>
                <w:rPr>
                  <w:rFonts w:ascii="Times New Roman" w:hAnsi="Times New Roman" w:cs="Times New Roman"/>
                </w:rPr>
                <w:t>say how often they do certain things</w:t>
              </w:r>
            </w:ins>
          </w:p>
        </w:tc>
        <w:tc>
          <w:tcPr>
            <w:tcW w:w="4249" w:type="dxa"/>
          </w:tcPr>
          <w:p w:rsidR="00134553" w:rsidRPr="00EE57C9" w:rsidRDefault="00134553">
            <w:pPr>
              <w:rPr>
                <w:ins w:id="18" w:author="Laura Terrill" w:date="2012-05-23T11:25:00Z"/>
              </w:rPr>
            </w:pPr>
            <w:ins w:id="19" w:author="Laura Terrill" w:date="2012-05-23T11:25:00Z">
              <w:r w:rsidRPr="00EE57C9">
                <w:t>Adverbs of frequency</w:t>
              </w:r>
            </w:ins>
          </w:p>
        </w:tc>
      </w:tr>
      <w:tr w:rsidR="00093EB7" w:rsidRPr="00093EB7">
        <w:trPr>
          <w:trHeight w:val="290"/>
        </w:trPr>
        <w:tc>
          <w:tcPr>
            <w:tcW w:w="4607" w:type="dxa"/>
            <w:gridSpan w:val="3"/>
          </w:tcPr>
          <w:p w:rsidR="00093EB7" w:rsidRDefault="00093EB7" w:rsidP="00093EB7">
            <w:r>
              <w:t>Ask and give dates for special occasions</w:t>
            </w:r>
          </w:p>
        </w:tc>
        <w:tc>
          <w:tcPr>
            <w:tcW w:w="4249" w:type="dxa"/>
          </w:tcPr>
          <w:p w:rsidR="00AE5B3D" w:rsidRDefault="00093EB7" w:rsidP="00770772">
            <w:pPr>
              <w:rPr>
                <w:lang w:val="es-ES"/>
              </w:rPr>
            </w:pPr>
            <w:r w:rsidRPr="00093EB7">
              <w:rPr>
                <w:lang w:val="es-ES"/>
              </w:rPr>
              <w:t>¿Cuál es la fecha?  ¿Cu</w:t>
            </w:r>
            <w:r>
              <w:rPr>
                <w:lang w:val="es-ES"/>
              </w:rPr>
              <w:t>ándo es tu cumpleaños?</w:t>
            </w:r>
            <w:r w:rsidR="00C72517">
              <w:rPr>
                <w:lang w:val="es-ES"/>
              </w:rPr>
              <w:t xml:space="preserve"> </w:t>
            </w:r>
          </w:p>
          <w:p w:rsidR="00093EB7" w:rsidRPr="00093EB7" w:rsidRDefault="00C72517" w:rsidP="00D41C9F">
            <w:pPr>
              <w:rPr>
                <w:lang w:val="es-ES"/>
              </w:rPr>
            </w:pPr>
            <w:r>
              <w:rPr>
                <w:lang w:val="es-ES"/>
              </w:rPr>
              <w:t>Days,</w:t>
            </w:r>
            <w:r w:rsidR="00EE57C9">
              <w:rPr>
                <w:lang w:val="es-ES"/>
              </w:rPr>
              <w:t xml:space="preserve"> seasons, </w:t>
            </w:r>
            <w:r w:rsidR="00D41C9F">
              <w:rPr>
                <w:lang w:val="es-ES"/>
              </w:rPr>
              <w:t>months</w:t>
            </w:r>
          </w:p>
        </w:tc>
      </w:tr>
      <w:tr w:rsidR="00093EB7">
        <w:trPr>
          <w:trHeight w:val="290"/>
        </w:trPr>
        <w:tc>
          <w:tcPr>
            <w:tcW w:w="4607" w:type="dxa"/>
            <w:gridSpan w:val="3"/>
          </w:tcPr>
          <w:p w:rsidR="00C72517" w:rsidRPr="00DA1AEA" w:rsidRDefault="00C72517" w:rsidP="00C72517">
            <w:pPr>
              <w:rPr>
                <w:rFonts w:ascii="Times New Roman" w:hAnsi="Times New Roman" w:cs="Times New Roman"/>
              </w:rPr>
            </w:pPr>
            <w:r>
              <w:rPr>
                <w:rFonts w:ascii="Times New Roman" w:hAnsi="Times New Roman" w:cs="Times New Roman"/>
              </w:rPr>
              <w:t>D</w:t>
            </w:r>
            <w:r w:rsidRPr="00DA1AEA">
              <w:rPr>
                <w:rFonts w:ascii="Times New Roman" w:hAnsi="Times New Roman" w:cs="Times New Roman"/>
              </w:rPr>
              <w:t xml:space="preserve">iscuss what they and their families </w:t>
            </w:r>
            <w:r>
              <w:rPr>
                <w:rFonts w:ascii="Times New Roman" w:hAnsi="Times New Roman" w:cs="Times New Roman"/>
              </w:rPr>
              <w:t>are going to do</w:t>
            </w:r>
          </w:p>
          <w:p w:rsidR="00093EB7" w:rsidRPr="00C72517" w:rsidRDefault="00093EB7" w:rsidP="000D56CD">
            <w:pPr>
              <w:rPr>
                <w:b/>
              </w:rPr>
            </w:pPr>
          </w:p>
        </w:tc>
        <w:tc>
          <w:tcPr>
            <w:tcW w:w="4249" w:type="dxa"/>
          </w:tcPr>
          <w:p w:rsidR="00093EB7" w:rsidRPr="003A2700" w:rsidRDefault="00C72517">
            <w:r>
              <w:t xml:space="preserve">Ir + a + </w:t>
            </w:r>
            <w:r w:rsidR="000D56CD">
              <w:t>infinitive</w:t>
            </w:r>
          </w:p>
        </w:tc>
      </w:tr>
      <w:tr w:rsidR="000D56CD">
        <w:trPr>
          <w:trHeight w:val="290"/>
        </w:trPr>
        <w:tc>
          <w:tcPr>
            <w:tcW w:w="4607" w:type="dxa"/>
            <w:gridSpan w:val="3"/>
          </w:tcPr>
          <w:p w:rsidR="000D56CD" w:rsidRPr="00D564D0" w:rsidRDefault="00FE32F0" w:rsidP="00C72517">
            <w:pPr>
              <w:rPr>
                <w:rFonts w:ascii="Times New Roman" w:hAnsi="Times New Roman" w:cs="Times New Roman"/>
              </w:rPr>
            </w:pPr>
            <w:r w:rsidRPr="00D564D0">
              <w:t>Compare and contrast family members</w:t>
            </w:r>
          </w:p>
        </w:tc>
        <w:tc>
          <w:tcPr>
            <w:tcW w:w="4249" w:type="dxa"/>
          </w:tcPr>
          <w:p w:rsidR="00FE32F0" w:rsidRDefault="00FE32F0">
            <w:r>
              <w:t>Comparatives</w:t>
            </w:r>
          </w:p>
          <w:p w:rsidR="00FE32F0" w:rsidRDefault="00FE32F0">
            <w:r>
              <w:t>Más…que</w:t>
            </w:r>
          </w:p>
          <w:p w:rsidR="00FE32F0" w:rsidRDefault="00FE32F0">
            <w:r>
              <w:t>Menos…que</w:t>
            </w:r>
          </w:p>
          <w:p w:rsidR="00FE32F0" w:rsidRDefault="00FE32F0">
            <w:r>
              <w:t>Tan..como</w:t>
            </w:r>
          </w:p>
          <w:p w:rsidR="00FE32F0" w:rsidRDefault="00FE32F0"/>
        </w:tc>
      </w:tr>
      <w:tr w:rsidR="0073291D">
        <w:trPr>
          <w:trHeight w:val="290"/>
          <w:ins w:id="20" w:author="Laura Terrill" w:date="2012-05-23T11:16:00Z"/>
        </w:trPr>
        <w:tc>
          <w:tcPr>
            <w:tcW w:w="4607" w:type="dxa"/>
            <w:gridSpan w:val="3"/>
          </w:tcPr>
          <w:p w:rsidR="0073291D" w:rsidRPr="00D564D0" w:rsidRDefault="0073291D" w:rsidP="00C72517">
            <w:pPr>
              <w:rPr>
                <w:ins w:id="21" w:author="Laura Terrill" w:date="2012-05-23T11:16:00Z"/>
              </w:rPr>
            </w:pPr>
            <w:ins w:id="22" w:author="Laura Terrill" w:date="2012-05-23T11:16:00Z">
              <w:r>
                <w:t>identify where and how certain celebrations occur</w:t>
              </w:r>
            </w:ins>
          </w:p>
        </w:tc>
        <w:tc>
          <w:tcPr>
            <w:tcW w:w="4249" w:type="dxa"/>
          </w:tcPr>
          <w:p w:rsidR="0073291D" w:rsidRDefault="0073291D">
            <w:pPr>
              <w:rPr>
                <w:ins w:id="23" w:author="Laura Terrill" w:date="2012-05-23T11:17:00Z"/>
              </w:rPr>
            </w:pPr>
            <w:ins w:id="24" w:author="Laura Terrill" w:date="2012-05-23T11:17:00Z">
              <w:r>
                <w:t>names of coutries</w:t>
              </w:r>
            </w:ins>
          </w:p>
          <w:p w:rsidR="0073291D" w:rsidRDefault="0073291D">
            <w:pPr>
              <w:numPr>
                <w:ins w:id="25" w:author="Laura Terrill" w:date="2012-05-23T11:17:00Z"/>
              </w:numPr>
              <w:rPr>
                <w:ins w:id="26" w:author="Laura Terrill" w:date="2012-05-23T11:17:00Z"/>
              </w:rPr>
            </w:pPr>
            <w:ins w:id="27" w:author="Laura Terrill" w:date="2012-05-23T11:17:00Z">
              <w:r>
                <w:t>regional dishes</w:t>
              </w:r>
            </w:ins>
          </w:p>
          <w:p w:rsidR="0073291D" w:rsidRDefault="0073291D">
            <w:pPr>
              <w:numPr>
                <w:ins w:id="28" w:author="Laura Terrill" w:date="2012-05-23T11:17:00Z"/>
              </w:numPr>
              <w:rPr>
                <w:ins w:id="29" w:author="Laura Terrill" w:date="2012-05-23T11:16:00Z"/>
              </w:rPr>
            </w:pPr>
            <w:ins w:id="30" w:author="Laura Terrill" w:date="2012-05-23T11:17:00Z">
              <w:r>
                <w:t>specific activities</w:t>
              </w:r>
            </w:ins>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A4749E" w:rsidP="005F73AC">
            <w:r>
              <w:t>Reading (main idea, 3 supporting details, summary in English)</w:t>
            </w:r>
          </w:p>
          <w:p w:rsidR="00A4749E" w:rsidRDefault="00A4749E" w:rsidP="005F73AC">
            <w:r>
              <w:t>Video</w:t>
            </w:r>
          </w:p>
          <w:p w:rsidR="00A72EE3" w:rsidRDefault="00A4749E" w:rsidP="005F73AC">
            <w:r>
              <w:t>Compare/contrast</w:t>
            </w:r>
          </w:p>
          <w:p w:rsidR="00A72EE3" w:rsidRDefault="00A72EE3" w:rsidP="005F73AC"/>
        </w:tc>
      </w:tr>
      <w:tr w:rsidR="00F20B4A">
        <w:trPr>
          <w:cantSplit/>
          <w:trHeight w:val="290"/>
        </w:trPr>
        <w:tc>
          <w:tcPr>
            <w:tcW w:w="1713" w:type="dxa"/>
            <w:shd w:val="clear" w:color="auto" w:fill="D9D9D9" w:themeFill="background1" w:themeFillShade="D9"/>
            <w:vAlign w:val="center"/>
          </w:tcPr>
          <w:p w:rsidR="00F20B4A" w:rsidRPr="00A72EE3" w:rsidRDefault="00F20B4A" w:rsidP="000464A9">
            <w:pPr>
              <w:rPr>
                <w:sz w:val="22"/>
              </w:rPr>
            </w:pPr>
            <w:commentRangeStart w:id="31"/>
            <w:r w:rsidRPr="00A72EE3">
              <w:rPr>
                <w:sz w:val="22"/>
              </w:rPr>
              <w:t>Interpersonal</w:t>
            </w:r>
            <w:commentRangeEnd w:id="31"/>
            <w:r w:rsidR="0073291D">
              <w:rPr>
                <w:rStyle w:val="CommentReference"/>
                <w:vanish/>
              </w:rPr>
              <w:commentReference w:id="31"/>
            </w:r>
          </w:p>
        </w:tc>
        <w:tc>
          <w:tcPr>
            <w:tcW w:w="7143" w:type="dxa"/>
            <w:gridSpan w:val="3"/>
            <w:shd w:val="clear" w:color="auto" w:fill="auto"/>
          </w:tcPr>
          <w:p w:rsidR="00A72EE3" w:rsidRPr="00D41C9F" w:rsidRDefault="004B6F80" w:rsidP="00A72EE3">
            <w:pPr>
              <w:rPr>
                <w:rFonts w:asciiTheme="majorHAnsi" w:hAnsiTheme="majorHAnsi" w:cstheme="majorHAnsi"/>
                <w:sz w:val="22"/>
              </w:rPr>
            </w:pPr>
            <w:r w:rsidRPr="00D41C9F">
              <w:rPr>
                <w:rFonts w:asciiTheme="majorHAnsi" w:hAnsiTheme="majorHAnsi" w:cstheme="majorHAnsi"/>
                <w:sz w:val="22"/>
              </w:rPr>
              <w:t>See document (Role-play)</w:t>
            </w:r>
          </w:p>
          <w:p w:rsidR="004B6F80" w:rsidRPr="00D41C9F" w:rsidRDefault="004B6F80" w:rsidP="00A72EE3">
            <w:pPr>
              <w:rPr>
                <w:rFonts w:asciiTheme="majorHAnsi" w:hAnsiTheme="majorHAnsi" w:cstheme="majorHAnsi"/>
                <w:sz w:val="22"/>
              </w:rPr>
            </w:pPr>
            <w:r w:rsidRPr="00D41C9F">
              <w:rPr>
                <w:rFonts w:asciiTheme="majorHAnsi" w:hAnsiTheme="majorHAnsi" w:cstheme="majorHAnsi"/>
                <w:sz w:val="22"/>
              </w:rPr>
              <w:t>Family reunion (formative)</w:t>
            </w:r>
          </w:p>
          <w:p w:rsidR="004B6F80" w:rsidRPr="00D41C9F" w:rsidRDefault="004B6F80" w:rsidP="00A72EE3">
            <w:pPr>
              <w:rPr>
                <w:rFonts w:asciiTheme="majorHAnsi" w:hAnsiTheme="majorHAnsi" w:cstheme="majorHAnsi"/>
                <w:sz w:val="22"/>
              </w:rPr>
            </w:pPr>
            <w:r w:rsidRPr="00D41C9F">
              <w:rPr>
                <w:rFonts w:asciiTheme="majorHAnsi" w:hAnsiTheme="majorHAnsi" w:cstheme="majorHAnsi"/>
                <w:sz w:val="22"/>
              </w:rPr>
              <w:t>Perfect party(formative)</w:t>
            </w:r>
          </w:p>
          <w:p w:rsidR="004B6F80" w:rsidRPr="00D41C9F" w:rsidRDefault="004B6F80" w:rsidP="00A72EE3">
            <w:pPr>
              <w:rPr>
                <w:rFonts w:asciiTheme="majorHAnsi" w:hAnsiTheme="majorHAnsi" w:cstheme="majorHAnsi"/>
                <w:sz w:val="22"/>
              </w:rPr>
            </w:pPr>
            <w:r w:rsidRPr="00D41C9F">
              <w:rPr>
                <w:rFonts w:asciiTheme="majorHAnsi" w:hAnsiTheme="majorHAnsi" w:cstheme="majorHAnsi"/>
                <w:sz w:val="22"/>
              </w:rPr>
              <w:t>Host family (summative)</w:t>
            </w:r>
          </w:p>
          <w:p w:rsidR="004B6F80" w:rsidRPr="00D41C9F" w:rsidRDefault="004B6F80" w:rsidP="00A72EE3">
            <w:pPr>
              <w:rPr>
                <w:rFonts w:asciiTheme="majorHAnsi" w:hAnsiTheme="majorHAnsi" w:cstheme="majorHAnsi"/>
                <w:sz w:val="22"/>
              </w:rPr>
            </w:pPr>
            <w:r w:rsidRPr="00D41C9F">
              <w:rPr>
                <w:rFonts w:asciiTheme="majorHAnsi" w:hAnsiTheme="majorHAnsi" w:cstheme="majorHAnsi"/>
                <w:sz w:val="22"/>
              </w:rPr>
              <w:t>Birthday  (summative)</w:t>
            </w:r>
          </w:p>
          <w:p w:rsidR="00A72EE3" w:rsidRPr="00D41C9F" w:rsidRDefault="00A72EE3" w:rsidP="005F73AC">
            <w:pPr>
              <w:rPr>
                <w:rFonts w:asciiTheme="majorHAnsi" w:hAnsiTheme="majorHAnsi" w:cstheme="majorHAnsi"/>
                <w:sz w:val="22"/>
              </w:rPr>
            </w:pPr>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A72EE3" w:rsidRDefault="003435F6" w:rsidP="005F73AC">
            <w:pPr>
              <w:rPr>
                <w:ins w:id="32" w:author="Laura Terrill" w:date="2012-05-23T12:01:00Z"/>
                <w:rFonts w:asciiTheme="majorHAnsi" w:hAnsiTheme="majorHAnsi" w:cstheme="majorHAnsi"/>
              </w:rPr>
            </w:pPr>
            <w:r w:rsidRPr="00D41C9F">
              <w:rPr>
                <w:rFonts w:asciiTheme="majorHAnsi" w:hAnsiTheme="majorHAnsi" w:cstheme="majorHAnsi"/>
              </w:rPr>
              <w:t xml:space="preserve">Family project (composition / presentation) (PPT or </w:t>
            </w:r>
            <w:commentRangeStart w:id="33"/>
            <w:r w:rsidRPr="00D41C9F">
              <w:rPr>
                <w:rFonts w:asciiTheme="majorHAnsi" w:hAnsiTheme="majorHAnsi" w:cstheme="majorHAnsi"/>
              </w:rPr>
              <w:t>Prezi</w:t>
            </w:r>
            <w:commentRangeEnd w:id="33"/>
            <w:r w:rsidR="00134553">
              <w:rPr>
                <w:rStyle w:val="CommentReference"/>
                <w:vanish/>
              </w:rPr>
              <w:commentReference w:id="33"/>
            </w:r>
            <w:r w:rsidRPr="00D41C9F">
              <w:rPr>
                <w:rFonts w:asciiTheme="majorHAnsi" w:hAnsiTheme="majorHAnsi" w:cstheme="majorHAnsi"/>
              </w:rPr>
              <w:t>)</w:t>
            </w:r>
          </w:p>
          <w:p w:rsidR="00386B3A" w:rsidRDefault="00386B3A" w:rsidP="005F73AC">
            <w:pPr>
              <w:numPr>
                <w:ins w:id="34" w:author="Laura Terrill" w:date="2012-05-23T12:01:00Z"/>
              </w:numPr>
              <w:rPr>
                <w:ins w:id="35" w:author="Laura Terrill" w:date="2012-05-23T12:01:00Z"/>
                <w:rFonts w:asciiTheme="majorHAnsi" w:hAnsiTheme="majorHAnsi" w:cstheme="majorHAnsi"/>
              </w:rPr>
            </w:pPr>
          </w:p>
          <w:p w:rsidR="00386B3A" w:rsidRDefault="00386B3A" w:rsidP="005F73AC">
            <w:pPr>
              <w:numPr>
                <w:ins w:id="36" w:author="Laura Terrill" w:date="2012-05-23T12:01:00Z"/>
              </w:numPr>
              <w:rPr>
                <w:ins w:id="37" w:author="Laura Terrill" w:date="2012-05-23T12:01:00Z"/>
                <w:rFonts w:asciiTheme="majorHAnsi" w:hAnsiTheme="majorHAnsi" w:cstheme="majorHAnsi"/>
              </w:rPr>
            </w:pPr>
            <w:ins w:id="38" w:author="Laura Terrill" w:date="2012-05-23T12:01:00Z">
              <w:r>
                <w:rPr>
                  <w:rFonts w:asciiTheme="majorHAnsi" w:hAnsiTheme="majorHAnsi" w:cstheme="majorHAnsi"/>
                </w:rPr>
                <w:t xml:space="preserve">If students do a report on a holiday, give them specific sentence frames to complete so that they do not try to translate more complex sentences. </w:t>
              </w:r>
            </w:ins>
          </w:p>
          <w:p w:rsidR="00386B3A" w:rsidRDefault="00386B3A" w:rsidP="005F73AC">
            <w:pPr>
              <w:numPr>
                <w:ins w:id="39" w:author="Laura Terrill" w:date="2012-05-23T12:02:00Z"/>
              </w:numPr>
              <w:rPr>
                <w:ins w:id="40" w:author="Laura Terrill" w:date="2012-05-23T12:02:00Z"/>
                <w:rFonts w:asciiTheme="majorHAnsi" w:hAnsiTheme="majorHAnsi" w:cstheme="majorHAnsi"/>
              </w:rPr>
            </w:pPr>
            <w:ins w:id="41" w:author="Laura Terrill" w:date="2012-05-23T12:02:00Z">
              <w:r>
                <w:rPr>
                  <w:rFonts w:asciiTheme="majorHAnsi" w:hAnsiTheme="majorHAnsi" w:cstheme="majorHAnsi"/>
                </w:rPr>
                <w:t>The name of the holiday is….</w:t>
              </w:r>
            </w:ins>
          </w:p>
          <w:p w:rsidR="00386B3A" w:rsidRDefault="00386B3A" w:rsidP="005F73AC">
            <w:pPr>
              <w:numPr>
                <w:ins w:id="42" w:author="Laura Terrill" w:date="2012-05-23T12:02:00Z"/>
              </w:numPr>
              <w:rPr>
                <w:ins w:id="43" w:author="Laura Terrill" w:date="2012-05-23T12:02:00Z"/>
                <w:rFonts w:asciiTheme="majorHAnsi" w:hAnsiTheme="majorHAnsi" w:cstheme="majorHAnsi"/>
              </w:rPr>
            </w:pPr>
            <w:ins w:id="44" w:author="Laura Terrill" w:date="2012-05-23T12:02:00Z">
              <w:r>
                <w:rPr>
                  <w:rFonts w:asciiTheme="majorHAnsi" w:hAnsiTheme="majorHAnsi" w:cstheme="majorHAnsi"/>
                </w:rPr>
                <w:t>It takes place (date, month, location)</w:t>
              </w:r>
            </w:ins>
          </w:p>
          <w:p w:rsidR="00386B3A" w:rsidRDefault="00386B3A" w:rsidP="005F73AC">
            <w:pPr>
              <w:numPr>
                <w:ins w:id="45" w:author="Laura Terrill" w:date="2012-05-23T12:02:00Z"/>
              </w:numPr>
              <w:rPr>
                <w:ins w:id="46" w:author="Laura Terrill" w:date="2012-05-23T12:02:00Z"/>
                <w:rFonts w:asciiTheme="majorHAnsi" w:hAnsiTheme="majorHAnsi" w:cstheme="majorHAnsi"/>
              </w:rPr>
            </w:pPr>
            <w:ins w:id="47" w:author="Laura Terrill" w:date="2012-05-23T12:02:00Z">
              <w:r>
                <w:rPr>
                  <w:rFonts w:asciiTheme="majorHAnsi" w:hAnsiTheme="majorHAnsi" w:cstheme="majorHAnsi"/>
                </w:rPr>
                <w:t>People (3 verbs)</w:t>
              </w:r>
            </w:ins>
          </w:p>
          <w:p w:rsidR="00386B3A" w:rsidRPr="00D41C9F" w:rsidRDefault="00386B3A" w:rsidP="005F73AC">
            <w:pPr>
              <w:numPr>
                <w:ins w:id="48" w:author="Laura Terrill" w:date="2012-05-23T12:02:00Z"/>
              </w:numPr>
              <w:rPr>
                <w:rFonts w:asciiTheme="majorHAnsi" w:hAnsiTheme="majorHAnsi" w:cstheme="majorHAnsi"/>
              </w:rPr>
            </w:pPr>
            <w:ins w:id="49" w:author="Laura Terrill" w:date="2012-05-23T12:02:00Z">
              <w:r>
                <w:rPr>
                  <w:rFonts w:asciiTheme="majorHAnsi" w:hAnsiTheme="majorHAnsi" w:cstheme="majorHAnsi"/>
                </w:rPr>
                <w:t xml:space="preserve">They eat (specialty dish) </w:t>
              </w:r>
            </w:ins>
            <w:ins w:id="50" w:author="Laura Terrill" w:date="2012-05-23T12:03:00Z">
              <w:r w:rsidR="00EF6D80">
                <w:rPr>
                  <w:rFonts w:asciiTheme="majorHAnsi" w:hAnsiTheme="majorHAnsi" w:cstheme="majorHAnsi"/>
                </w:rPr>
                <w:t xml:space="preserve">The dish has (key ingredients). </w:t>
              </w:r>
            </w:ins>
          </w:p>
          <w:p w:rsidR="00A72EE3" w:rsidRPr="00D41C9F" w:rsidRDefault="00A72EE3" w:rsidP="005F73AC">
            <w:pPr>
              <w:rPr>
                <w:rFonts w:asciiTheme="majorHAnsi" w:hAnsiTheme="majorHAnsi" w:cstheme="majorHAnsi"/>
              </w:rPr>
            </w:pPr>
          </w:p>
        </w:tc>
      </w:tr>
      <w:tr w:rsidR="00E35974">
        <w:trPr>
          <w:trHeight w:val="432"/>
        </w:trPr>
        <w:tc>
          <w:tcPr>
            <w:tcW w:w="4607" w:type="dxa"/>
            <w:gridSpan w:val="3"/>
            <w:shd w:val="clear" w:color="auto" w:fill="D9D9D9" w:themeFill="background1" w:themeFillShade="D9"/>
            <w:vAlign w:val="center"/>
          </w:tcPr>
          <w:p w:rsidR="00E35974" w:rsidRPr="00D41C9F" w:rsidRDefault="00E35974" w:rsidP="00BE012C">
            <w:pPr>
              <w:jc w:val="center"/>
              <w:rPr>
                <w:rFonts w:asciiTheme="majorHAnsi" w:hAnsiTheme="majorHAnsi" w:cstheme="majorHAnsi"/>
                <w:b/>
              </w:rPr>
            </w:pPr>
            <w:r w:rsidRPr="00D41C9F">
              <w:rPr>
                <w:rFonts w:asciiTheme="majorHAnsi" w:hAnsiTheme="majorHAnsi" w:cstheme="majorHAnsi"/>
                <w:b/>
              </w:rPr>
              <w:t>Formative Assessments</w:t>
            </w:r>
          </w:p>
        </w:tc>
        <w:tc>
          <w:tcPr>
            <w:tcW w:w="4249" w:type="dxa"/>
            <w:shd w:val="clear" w:color="auto" w:fill="D9D9D9" w:themeFill="background1" w:themeFillShade="D9"/>
            <w:vAlign w:val="center"/>
          </w:tcPr>
          <w:p w:rsidR="00E35974" w:rsidRPr="00D41C9F" w:rsidRDefault="00E35974" w:rsidP="00BE012C">
            <w:pPr>
              <w:jc w:val="center"/>
              <w:rPr>
                <w:rFonts w:asciiTheme="majorHAnsi" w:hAnsiTheme="majorHAnsi" w:cstheme="majorHAnsi"/>
                <w:b/>
              </w:rPr>
            </w:pPr>
            <w:r w:rsidRPr="00D41C9F">
              <w:rPr>
                <w:rFonts w:asciiTheme="majorHAnsi" w:hAnsiTheme="majorHAnsi" w:cstheme="majorHAnsi"/>
                <w:b/>
              </w:rPr>
              <w:t>Other Summative Assessments</w:t>
            </w:r>
          </w:p>
        </w:tc>
      </w:tr>
      <w:tr w:rsidR="00E35974">
        <w:trPr>
          <w:trHeight w:val="290"/>
        </w:trPr>
        <w:tc>
          <w:tcPr>
            <w:tcW w:w="4607" w:type="dxa"/>
            <w:gridSpan w:val="3"/>
            <w:shd w:val="clear" w:color="auto" w:fill="auto"/>
          </w:tcPr>
          <w:p w:rsidR="00E35974" w:rsidRPr="00D41C9F" w:rsidRDefault="00E35974" w:rsidP="005F73AC">
            <w:pPr>
              <w:rPr>
                <w:rFonts w:asciiTheme="majorHAnsi" w:hAnsiTheme="majorHAnsi" w:cstheme="majorHAnsi"/>
              </w:rPr>
            </w:pPr>
          </w:p>
          <w:p w:rsidR="00E35974" w:rsidRPr="00D41C9F" w:rsidRDefault="009F6301" w:rsidP="004B6F80">
            <w:pPr>
              <w:rPr>
                <w:rFonts w:asciiTheme="majorHAnsi" w:hAnsiTheme="majorHAnsi" w:cstheme="majorHAnsi"/>
              </w:rPr>
            </w:pPr>
            <w:r w:rsidRPr="00D41C9F">
              <w:rPr>
                <w:rFonts w:asciiTheme="majorHAnsi" w:hAnsiTheme="majorHAnsi" w:cstheme="majorHAnsi"/>
              </w:rPr>
              <w:t>Amigo perfecto</w:t>
            </w:r>
            <w:r w:rsidR="004B6F80" w:rsidRPr="00D41C9F">
              <w:rPr>
                <w:rFonts w:asciiTheme="majorHAnsi" w:hAnsiTheme="majorHAnsi" w:cstheme="majorHAnsi"/>
              </w:rPr>
              <w:t xml:space="preserve"> (presentational)</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Family reunion (interpersonal)</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Perfect party(interpersonal)</w:t>
            </w:r>
          </w:p>
          <w:p w:rsidR="004B6F80" w:rsidRPr="00D41C9F" w:rsidRDefault="004B6F80" w:rsidP="00BE012C">
            <w:pPr>
              <w:jc w:val="center"/>
              <w:rPr>
                <w:rFonts w:asciiTheme="majorHAnsi" w:hAnsiTheme="majorHAnsi" w:cstheme="majorHAnsi"/>
              </w:rPr>
            </w:pPr>
          </w:p>
          <w:p w:rsidR="00E35974" w:rsidRPr="00D41C9F" w:rsidRDefault="00E35974" w:rsidP="00BE012C">
            <w:pPr>
              <w:jc w:val="center"/>
              <w:rPr>
                <w:rFonts w:asciiTheme="majorHAnsi" w:hAnsiTheme="majorHAnsi" w:cstheme="majorHAnsi"/>
              </w:rPr>
            </w:pPr>
          </w:p>
        </w:tc>
        <w:tc>
          <w:tcPr>
            <w:tcW w:w="4249" w:type="dxa"/>
            <w:shd w:val="clear" w:color="auto" w:fill="auto"/>
          </w:tcPr>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Host family (interpersonal)</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Birthday  (interpersonal)</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Invent a festival or holiday (presentational)</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Read about a celebration or tradition (identify main idea and 2 supporting details)</w:t>
            </w:r>
          </w:p>
          <w:p w:rsidR="004B6F80" w:rsidRPr="00D41C9F" w:rsidRDefault="004B6F80" w:rsidP="004B6F80">
            <w:pPr>
              <w:rPr>
                <w:rFonts w:asciiTheme="majorHAnsi" w:hAnsiTheme="majorHAnsi" w:cstheme="majorHAnsi"/>
                <w:sz w:val="22"/>
              </w:rPr>
            </w:pPr>
            <w:r w:rsidRPr="00D41C9F">
              <w:rPr>
                <w:rFonts w:asciiTheme="majorHAnsi" w:hAnsiTheme="majorHAnsi" w:cstheme="majorHAnsi"/>
                <w:sz w:val="22"/>
              </w:rPr>
              <w:t>Video (graphic organizer)</w:t>
            </w:r>
          </w:p>
          <w:p w:rsidR="00E35974" w:rsidRPr="00D41C9F" w:rsidRDefault="00E35974" w:rsidP="00BE012C">
            <w:pPr>
              <w:rPr>
                <w:rFonts w:asciiTheme="majorHAnsi" w:hAnsiTheme="majorHAnsi" w:cstheme="majorHAnsi"/>
              </w:rPr>
            </w:pPr>
          </w:p>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rsidRPr="00F755A5">
        <w:trPr>
          <w:trHeight w:val="432"/>
        </w:trPr>
        <w:tc>
          <w:tcPr>
            <w:tcW w:w="8856" w:type="dxa"/>
            <w:gridSpan w:val="4"/>
            <w:shd w:val="clear" w:color="auto" w:fill="auto"/>
            <w:vAlign w:val="center"/>
          </w:tcPr>
          <w:p w:rsidR="00E35974" w:rsidRPr="00F755A5" w:rsidRDefault="00F755A5" w:rsidP="00AF6698">
            <w:pPr>
              <w:rPr>
                <w:lang w:val="es-ES"/>
              </w:rPr>
            </w:pPr>
            <w:r w:rsidRPr="00F755A5">
              <w:rPr>
                <w:lang w:val="es-ES"/>
              </w:rPr>
              <w:t>Calendar info-gap</w:t>
            </w:r>
          </w:p>
          <w:p w:rsidR="00F755A5" w:rsidRPr="00F755A5" w:rsidRDefault="00A02B39" w:rsidP="00AF6698">
            <w:pPr>
              <w:rPr>
                <w:lang w:val="es-ES"/>
              </w:rPr>
            </w:pPr>
            <w:r w:rsidRPr="00F755A5">
              <w:rPr>
                <w:lang w:val="es-ES"/>
              </w:rPr>
              <w:t>Búsqueda</w:t>
            </w:r>
            <w:r w:rsidR="00F755A5" w:rsidRPr="00F755A5">
              <w:rPr>
                <w:lang w:val="es-ES"/>
              </w:rPr>
              <w:t xml:space="preserve"> (cumpleaños)</w:t>
            </w:r>
          </w:p>
          <w:p w:rsidR="00F755A5" w:rsidRPr="00F755A5" w:rsidRDefault="00F755A5" w:rsidP="00AF6698">
            <w:r w:rsidRPr="00F755A5">
              <w:t>Describe famous families</w:t>
            </w:r>
          </w:p>
          <w:p w:rsidR="00F755A5" w:rsidRPr="00F755A5" w:rsidRDefault="00F755A5" w:rsidP="00AF6698">
            <w:r w:rsidRPr="00F755A5">
              <w:t>Describe a famous person-guess based on details</w:t>
            </w:r>
          </w:p>
          <w:p w:rsidR="00F755A5" w:rsidRDefault="00A02B39" w:rsidP="00AF6698">
            <w:r>
              <w:t>Visual story board for a holiday/festival (Students guess what goes on)</w:t>
            </w:r>
          </w:p>
          <w:p w:rsidR="00A02B39" w:rsidRDefault="00A02B39" w:rsidP="00AF6698">
            <w:r>
              <w:t>Compare their family traditions with that of a Latin-American family</w:t>
            </w:r>
          </w:p>
          <w:p w:rsidR="00A02B39" w:rsidRDefault="00A02B39" w:rsidP="00AF6698">
            <w:r>
              <w:t>Study cultural foods and comment on likes and dislikes</w:t>
            </w:r>
          </w:p>
          <w:p w:rsidR="00A02B39" w:rsidRPr="00F755A5" w:rsidRDefault="00A02B39" w:rsidP="00AF6698">
            <w:r>
              <w:t>Prepare/taste  cultural foods and comment (food critics)</w:t>
            </w:r>
          </w:p>
          <w:p w:rsidR="00E35974" w:rsidRDefault="00A02B39" w:rsidP="00AF6698">
            <w:pPr>
              <w:rPr>
                <w:rFonts w:cs="Verdana"/>
                <w:szCs w:val="22"/>
                <w:lang w:bidi="en-US"/>
              </w:rPr>
            </w:pPr>
            <w:r>
              <w:rPr>
                <w:rFonts w:cs="Verdana"/>
                <w:szCs w:val="22"/>
                <w:lang w:bidi="en-US"/>
              </w:rPr>
              <w:t>Plan a cultural celebration for the class</w:t>
            </w:r>
          </w:p>
          <w:p w:rsidR="00A02B39" w:rsidRPr="00F755A5" w:rsidRDefault="00D41C9F" w:rsidP="00AF6698">
            <w:pPr>
              <w:rPr>
                <w:rFonts w:cs="Verdana"/>
                <w:szCs w:val="22"/>
                <w:lang w:bidi="en-US"/>
              </w:rPr>
            </w:pPr>
            <w:r>
              <w:rPr>
                <w:rFonts w:cs="Verdana"/>
                <w:szCs w:val="22"/>
                <w:lang w:bidi="en-US"/>
              </w:rPr>
              <w:t>Compare and contrast visuals based on people and festivals</w:t>
            </w:r>
          </w:p>
          <w:p w:rsidR="00E35974" w:rsidRPr="00F755A5" w:rsidRDefault="00E35974" w:rsidP="00F755A5"/>
        </w:tc>
      </w:tr>
      <w:tr w:rsidR="006962FC">
        <w:trPr>
          <w:trHeight w:val="432"/>
        </w:trPr>
        <w:tc>
          <w:tcPr>
            <w:tcW w:w="8856" w:type="dxa"/>
            <w:gridSpan w:val="4"/>
            <w:shd w:val="solid" w:color="FFFF00" w:fill="auto"/>
            <w:vAlign w:val="center"/>
          </w:tcPr>
          <w:p w:rsidR="006962FC" w:rsidRPr="003A2700" w:rsidRDefault="006962FC" w:rsidP="006962FC">
            <w:pPr>
              <w:jc w:val="center"/>
            </w:pPr>
            <w:r w:rsidRPr="006962FC">
              <w:t>Resources</w:t>
            </w:r>
          </w:p>
        </w:tc>
      </w:tr>
      <w:tr w:rsidR="006962FC" w:rsidRPr="00BE6EAF">
        <w:trPr>
          <w:trHeight w:val="432"/>
        </w:trPr>
        <w:tc>
          <w:tcPr>
            <w:tcW w:w="8856" w:type="dxa"/>
            <w:gridSpan w:val="4"/>
            <w:shd w:val="clear" w:color="auto" w:fill="auto"/>
            <w:vAlign w:val="center"/>
          </w:tcPr>
          <w:p w:rsidR="006962FC" w:rsidRDefault="00BE6EAF" w:rsidP="00AF6698">
            <w:pPr>
              <w:rPr>
                <w:lang w:val="es-ES"/>
              </w:rPr>
            </w:pPr>
            <w:r w:rsidRPr="00BE6EAF">
              <w:rPr>
                <w:lang w:val="es-ES"/>
              </w:rPr>
              <w:t>A</w:t>
            </w:r>
            <w:r>
              <w:rPr>
                <w:lang w:val="es-ES"/>
              </w:rPr>
              <w:t>vancemos 1 Text (culture pages)</w:t>
            </w:r>
          </w:p>
          <w:p w:rsidR="00BE6EAF" w:rsidRDefault="00BE6EAF" w:rsidP="00AF6698">
            <w:pPr>
              <w:rPr>
                <w:lang w:val="es-ES"/>
              </w:rPr>
            </w:pPr>
            <w:r>
              <w:rPr>
                <w:lang w:val="es-ES"/>
              </w:rPr>
              <w:t>Authentik (Las Fallas)</w:t>
            </w:r>
            <w:r w:rsidR="00F755A5">
              <w:rPr>
                <w:lang w:val="es-ES"/>
              </w:rPr>
              <w:t xml:space="preserve"> (Spain)</w:t>
            </w:r>
          </w:p>
          <w:p w:rsidR="00BE6EAF" w:rsidRDefault="00BE6EAF" w:rsidP="00AF6698">
            <w:pPr>
              <w:rPr>
                <w:lang w:val="es-ES"/>
              </w:rPr>
            </w:pPr>
            <w:r>
              <w:rPr>
                <w:lang w:val="es-ES"/>
              </w:rPr>
              <w:t>Día de independencia/Cinco de mayo</w:t>
            </w:r>
            <w:r w:rsidR="00F755A5">
              <w:rPr>
                <w:lang w:val="es-ES"/>
              </w:rPr>
              <w:t xml:space="preserve">(Latinamerica and </w:t>
            </w:r>
            <w:commentRangeStart w:id="51"/>
            <w:r w:rsidR="00F755A5">
              <w:rPr>
                <w:lang w:val="es-ES"/>
              </w:rPr>
              <w:t>Mexico</w:t>
            </w:r>
            <w:commentRangeEnd w:id="51"/>
            <w:r w:rsidR="00134553">
              <w:rPr>
                <w:rStyle w:val="CommentReference"/>
                <w:vanish/>
              </w:rPr>
              <w:commentReference w:id="51"/>
            </w:r>
            <w:r w:rsidR="00F755A5">
              <w:rPr>
                <w:lang w:val="es-ES"/>
              </w:rPr>
              <w:t>)</w:t>
            </w:r>
          </w:p>
          <w:p w:rsidR="00BE6EAF" w:rsidRDefault="00BE6EAF" w:rsidP="00AF6698">
            <w:pPr>
              <w:rPr>
                <w:lang w:val="es-ES"/>
              </w:rPr>
            </w:pPr>
            <w:r>
              <w:rPr>
                <w:lang w:val="es-ES"/>
              </w:rPr>
              <w:t>Las navidades/los posadas</w:t>
            </w:r>
            <w:r w:rsidR="00F755A5">
              <w:rPr>
                <w:lang w:val="es-ES"/>
              </w:rPr>
              <w:t xml:space="preserve"> (Mexico)</w:t>
            </w:r>
          </w:p>
          <w:p w:rsidR="00BE6EAF" w:rsidRDefault="00BE6EAF" w:rsidP="00AF6698">
            <w:pPr>
              <w:rPr>
                <w:lang w:val="es-ES"/>
              </w:rPr>
            </w:pPr>
            <w:r>
              <w:rPr>
                <w:lang w:val="es-ES"/>
              </w:rPr>
              <w:t>El día de los muertos</w:t>
            </w:r>
            <w:r w:rsidR="00F755A5">
              <w:rPr>
                <w:lang w:val="es-ES"/>
              </w:rPr>
              <w:t xml:space="preserve"> (Mexico)</w:t>
            </w:r>
          </w:p>
          <w:p w:rsidR="00BE6EAF" w:rsidRDefault="00BE6EAF" w:rsidP="00AF6698">
            <w:pPr>
              <w:rPr>
                <w:lang w:val="es-ES"/>
              </w:rPr>
            </w:pPr>
            <w:r>
              <w:rPr>
                <w:lang w:val="es-ES"/>
              </w:rPr>
              <w:t>Carnaval</w:t>
            </w:r>
            <w:r w:rsidR="00F755A5">
              <w:rPr>
                <w:lang w:val="es-ES"/>
              </w:rPr>
              <w:t xml:space="preserve"> (South America)</w:t>
            </w:r>
          </w:p>
          <w:p w:rsidR="00BE6EAF" w:rsidRDefault="00BE6EAF" w:rsidP="00AF6698">
            <w:pPr>
              <w:rPr>
                <w:lang w:val="es-ES"/>
              </w:rPr>
            </w:pPr>
            <w:r>
              <w:rPr>
                <w:lang w:val="es-ES"/>
              </w:rPr>
              <w:t>Semana Santa</w:t>
            </w:r>
            <w:r w:rsidR="00F755A5">
              <w:rPr>
                <w:lang w:val="es-ES"/>
              </w:rPr>
              <w:t xml:space="preserve"> (Spain)</w:t>
            </w:r>
          </w:p>
          <w:p w:rsidR="006962FC" w:rsidRDefault="00BE6EAF" w:rsidP="00AF6698">
            <w:pPr>
              <w:rPr>
                <w:lang w:val="es-ES"/>
              </w:rPr>
            </w:pPr>
            <w:r>
              <w:rPr>
                <w:lang w:val="es-ES"/>
              </w:rPr>
              <w:t>Inti Raymi</w:t>
            </w:r>
            <w:r w:rsidR="00F755A5">
              <w:rPr>
                <w:lang w:val="es-ES"/>
              </w:rPr>
              <w:t xml:space="preserve"> (Perú)</w:t>
            </w:r>
          </w:p>
          <w:p w:rsidR="00D41C9F" w:rsidRDefault="00D41C9F" w:rsidP="00AF6698">
            <w:pPr>
              <w:rPr>
                <w:lang w:val="es-ES"/>
              </w:rPr>
            </w:pPr>
          </w:p>
          <w:p w:rsidR="00D41C9F" w:rsidRPr="00BE6EAF" w:rsidRDefault="00D41C9F" w:rsidP="00AF6698">
            <w:pPr>
              <w:rPr>
                <w:lang w:val="es-ES"/>
              </w:rPr>
            </w:pPr>
            <w:bookmarkStart w:id="52" w:name="_GoBack"/>
            <w:bookmarkEnd w:id="52"/>
          </w:p>
        </w:tc>
      </w:tr>
    </w:tbl>
    <w:p w:rsidR="000B7F32" w:rsidRPr="00BE6EAF" w:rsidRDefault="000B7F32" w:rsidP="004D4008">
      <w:pPr>
        <w:rPr>
          <w:lang w:val="es-ES"/>
        </w:rPr>
      </w:pPr>
    </w:p>
    <w:p w:rsidR="00770772" w:rsidRDefault="00386B3A" w:rsidP="004D4008">
      <w:pPr>
        <w:rPr>
          <w:ins w:id="53" w:author="Laura Terrill" w:date="2012-05-23T11:56:00Z"/>
          <w:lang w:val="es-ES"/>
        </w:rPr>
      </w:pPr>
      <w:ins w:id="54" w:author="Laura Terrill" w:date="2012-05-23T11:56:00Z">
        <w:r>
          <w:rPr>
            <w:lang w:val="es-ES"/>
          </w:rPr>
          <w:t xml:space="preserve">Great book for Day of the Dead and family. You might be able to scan and use images. Then, rewrite a simple version of the story to tell. </w:t>
        </w:r>
      </w:ins>
    </w:p>
    <w:p w:rsidR="00386B3A" w:rsidRDefault="00386B3A" w:rsidP="004D4008">
      <w:pPr>
        <w:numPr>
          <w:ins w:id="55" w:author="Laura Terrill" w:date="2012-05-23T11:57:00Z"/>
        </w:numPr>
        <w:rPr>
          <w:ins w:id="56" w:author="Laura Terrill" w:date="2012-05-23T11:57:00Z"/>
          <w:lang w:val="es-ES"/>
        </w:rPr>
      </w:pPr>
    </w:p>
    <w:p w:rsidR="00386B3A" w:rsidRDefault="00386B3A" w:rsidP="004D4008">
      <w:pPr>
        <w:numPr>
          <w:ins w:id="57" w:author="Laura Terrill" w:date="2012-05-23T11:57:00Z"/>
        </w:numPr>
        <w:rPr>
          <w:ins w:id="58" w:author="Laura Terrill" w:date="2012-05-23T11:59:00Z"/>
          <w:rFonts w:ascii="Verdana" w:hAnsi="Verdana" w:cs="Verdana"/>
          <w:sz w:val="22"/>
          <w:szCs w:val="22"/>
        </w:rPr>
      </w:pPr>
      <w:ins w:id="59" w:author="Laura Terrill" w:date="2012-05-23T11:57:00Z">
        <w:r>
          <w:rPr>
            <w:lang w:val="es-ES"/>
          </w:rPr>
          <w:t xml:space="preserve">A Gift for Abuelita </w:t>
        </w:r>
      </w:ins>
      <w:ins w:id="60" w:author="Laura Terrill" w:date="2012-05-23T11:59:00Z">
        <w:r>
          <w:rPr>
            <w:rFonts w:ascii="Verdana" w:hAnsi="Verdana" w:cs="Verdana"/>
            <w:b/>
            <w:bCs/>
            <w:sz w:val="22"/>
            <w:szCs w:val="22"/>
          </w:rPr>
          <w:t>ISBN-10:</w:t>
        </w:r>
        <w:r>
          <w:rPr>
            <w:rFonts w:ascii="Verdana" w:hAnsi="Verdana" w:cs="Verdana"/>
            <w:sz w:val="22"/>
            <w:szCs w:val="22"/>
          </w:rPr>
          <w:t xml:space="preserve"> 0873586883</w:t>
        </w:r>
      </w:ins>
    </w:p>
    <w:p w:rsidR="00386B3A" w:rsidRDefault="00386B3A" w:rsidP="004D4008">
      <w:pPr>
        <w:numPr>
          <w:ins w:id="61" w:author="Laura Terrill" w:date="2012-05-23T11:59:00Z"/>
        </w:numPr>
        <w:rPr>
          <w:ins w:id="62" w:author="Laura Terrill" w:date="2012-05-23T11:59:00Z"/>
          <w:rFonts w:ascii="Verdana" w:hAnsi="Verdana" w:cs="Verdana"/>
          <w:sz w:val="22"/>
          <w:szCs w:val="22"/>
        </w:rPr>
      </w:pPr>
    </w:p>
    <w:p w:rsidR="00386B3A" w:rsidRDefault="00386B3A" w:rsidP="004D4008">
      <w:pPr>
        <w:numPr>
          <w:ins w:id="63" w:author="Laura Terrill" w:date="2012-05-23T11:59:00Z"/>
        </w:numPr>
        <w:rPr>
          <w:ins w:id="64" w:author="Laura Terrill" w:date="2012-05-23T11:59:00Z"/>
          <w:rFonts w:ascii="Verdana" w:hAnsi="Verdana" w:cs="Verdana"/>
          <w:sz w:val="22"/>
          <w:szCs w:val="22"/>
        </w:rPr>
      </w:pPr>
    </w:p>
    <w:p w:rsidR="00386B3A" w:rsidRDefault="00386B3A" w:rsidP="004D4008">
      <w:pPr>
        <w:numPr>
          <w:ins w:id="65" w:author="Laura Terrill" w:date="2012-05-23T11:59:00Z"/>
        </w:numPr>
        <w:rPr>
          <w:ins w:id="66" w:author="Laura Terrill" w:date="2012-05-23T12:00:00Z"/>
          <w:rFonts w:ascii="Verdana" w:hAnsi="Verdana" w:cs="Verdana"/>
          <w:sz w:val="22"/>
          <w:szCs w:val="22"/>
        </w:rPr>
      </w:pPr>
      <w:ins w:id="67" w:author="Laura Terrill" w:date="2012-05-23T11:59:00Z">
        <w:r>
          <w:rPr>
            <w:rFonts w:ascii="Verdana" w:hAnsi="Verdana" w:cs="Verdana"/>
            <w:sz w:val="22"/>
            <w:szCs w:val="22"/>
          </w:rPr>
          <w:t>Good art for family and celebrations – Family Pictures  Cuadros de familia, Carmen Lomas Garza</w:t>
        </w:r>
      </w:ins>
      <w:ins w:id="68" w:author="Laura Terrill" w:date="2012-05-23T12:00:00Z">
        <w:r>
          <w:rPr>
            <w:rFonts w:ascii="Verdana" w:hAnsi="Verdana" w:cs="Verdana"/>
            <w:sz w:val="22"/>
            <w:szCs w:val="22"/>
          </w:rPr>
          <w:t xml:space="preserve">  </w:t>
        </w:r>
        <w:r>
          <w:rPr>
            <w:rFonts w:ascii="Verdana" w:hAnsi="Verdana" w:cs="Verdana"/>
            <w:b/>
            <w:bCs/>
            <w:sz w:val="22"/>
            <w:szCs w:val="22"/>
          </w:rPr>
          <w:t>ISBN-10:</w:t>
        </w:r>
        <w:r>
          <w:rPr>
            <w:rFonts w:ascii="Verdana" w:hAnsi="Verdana" w:cs="Verdana"/>
            <w:sz w:val="22"/>
            <w:szCs w:val="22"/>
          </w:rPr>
          <w:t xml:space="preserve"> 0756951860</w:t>
        </w:r>
      </w:ins>
    </w:p>
    <w:p w:rsidR="00386B3A" w:rsidRDefault="00386B3A" w:rsidP="004D4008">
      <w:pPr>
        <w:numPr>
          <w:ins w:id="69" w:author="Laura Terrill" w:date="2012-05-23T12:00:00Z"/>
        </w:numPr>
        <w:rPr>
          <w:ins w:id="70" w:author="Laura Terrill" w:date="2012-05-23T12:00:00Z"/>
          <w:rFonts w:ascii="Verdana" w:hAnsi="Verdana" w:cs="Verdana"/>
          <w:sz w:val="22"/>
          <w:szCs w:val="22"/>
        </w:rPr>
      </w:pPr>
    </w:p>
    <w:p w:rsidR="00386B3A" w:rsidRPr="00770772" w:rsidRDefault="00386B3A" w:rsidP="004D4008">
      <w:pPr>
        <w:numPr>
          <w:ins w:id="71" w:author="Laura Terrill" w:date="2012-05-23T12:00:00Z"/>
        </w:numPr>
        <w:rPr>
          <w:lang w:val="es-ES"/>
        </w:rPr>
      </w:pPr>
      <w:ins w:id="72" w:author="Laura Terrill" w:date="2012-05-23T12:00:00Z">
        <w:r>
          <w:rPr>
            <w:rFonts w:ascii="Verdana" w:hAnsi="Verdana" w:cs="Verdana"/>
            <w:sz w:val="22"/>
            <w:szCs w:val="22"/>
          </w:rPr>
          <w:t xml:space="preserve">She also has one called In My Family. All of these are available at Amazon. I heard Stacey say that she was accepting requests. </w:t>
        </w:r>
      </w:ins>
    </w:p>
    <w:sectPr w:rsidR="00386B3A" w:rsidRPr="00770772" w:rsidSect="000B7F32">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1" w:author="Laura Terrill" w:date="2012-05-23T11:21:00Z" w:initials="LT">
    <w:p w:rsidR="00386B3A" w:rsidRDefault="00386B3A">
      <w:pPr>
        <w:pStyle w:val="CommentText"/>
      </w:pPr>
      <w:r>
        <w:rPr>
          <w:rStyle w:val="CommentReference"/>
        </w:rPr>
        <w:annotationRef/>
      </w:r>
      <w:r>
        <w:t xml:space="preserve">I am attaching a short ppt on a festival in Spain. Anything in English would be in Spanish. There is a role play card showing how students might discuss a festival/celebration. Imagine that they had discussed several images throughout the unit and on the day of the summative they had a random partner and drew an image out of a pile. Then, they would have the same conversation. That would mean that they could practice each of the type of events you have listed here throughout the unit and that any of them would/could be the summative. It would be easier for the students I think, </w:t>
      </w:r>
    </w:p>
  </w:comment>
  <w:comment w:id="33" w:author="Laura Terrill" w:date="2012-05-23T11:23:00Z" w:initials="LT">
    <w:p w:rsidR="00386B3A" w:rsidRDefault="00386B3A">
      <w:pPr>
        <w:pStyle w:val="CommentText"/>
      </w:pPr>
      <w:r>
        <w:rPr>
          <w:rStyle w:val="CommentReference"/>
        </w:rPr>
        <w:annotationRef/>
      </w:r>
      <w:r>
        <w:t xml:space="preserve">I would do this, but you might make the presentation of a specific holiday the larger presentation task. If you started a digital book in unit one, they could add pages about their family and a festival that occurs in their country. </w:t>
      </w:r>
    </w:p>
  </w:comment>
  <w:comment w:id="51" w:author="Laura Terrill" w:date="2012-05-23T11:24:00Z" w:initials="LT">
    <w:p w:rsidR="00386B3A" w:rsidRDefault="00386B3A">
      <w:pPr>
        <w:pStyle w:val="CommentText"/>
      </w:pPr>
      <w:r>
        <w:rPr>
          <w:rStyle w:val="CommentReference"/>
        </w:rPr>
        <w:annotationRef/>
      </w:r>
      <w:r>
        <w:t xml:space="preserve">You might teach one of these showing a format for presenting a holiday. They could then use that same format to present their festival or holiday. </w:t>
      </w:r>
    </w:p>
  </w:comment>
</w:comment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48C20376"/>
    <w:multiLevelType w:val="hybridMultilevel"/>
    <w:tmpl w:val="D6E0C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6AA0759"/>
    <w:multiLevelType w:val="hybridMultilevel"/>
    <w:tmpl w:val="2C9234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639A59AB"/>
    <w:multiLevelType w:val="hybridMultilevel"/>
    <w:tmpl w:val="57E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7644D0"/>
    <w:multiLevelType w:val="hybridMultilevel"/>
    <w:tmpl w:val="24C4C0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20">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13"/>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9"/>
  </w:num>
  <w:num w:numId="12">
    <w:abstractNumId w:val="1"/>
  </w:num>
  <w:num w:numId="13">
    <w:abstractNumId w:val="18"/>
  </w:num>
  <w:num w:numId="14">
    <w:abstractNumId w:val="12"/>
  </w:num>
  <w:num w:numId="15">
    <w:abstractNumId w:val="14"/>
  </w:num>
  <w:num w:numId="16">
    <w:abstractNumId w:val="10"/>
  </w:num>
  <w:num w:numId="17">
    <w:abstractNumId w:val="17"/>
  </w:num>
  <w:num w:numId="18">
    <w:abstractNumId w:val="16"/>
  </w:num>
  <w:num w:numId="19">
    <w:abstractNumId w:val="11"/>
  </w:num>
  <w:num w:numId="20">
    <w:abstractNumId w:val="9"/>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B7F32"/>
    <w:rsid w:val="00032F79"/>
    <w:rsid w:val="000416AD"/>
    <w:rsid w:val="000464A9"/>
    <w:rsid w:val="0005011C"/>
    <w:rsid w:val="000569DF"/>
    <w:rsid w:val="00072668"/>
    <w:rsid w:val="000927CE"/>
    <w:rsid w:val="00093EB7"/>
    <w:rsid w:val="000A06AA"/>
    <w:rsid w:val="000B7F32"/>
    <w:rsid w:val="000D56CD"/>
    <w:rsid w:val="000E07DC"/>
    <w:rsid w:val="000E697C"/>
    <w:rsid w:val="00134553"/>
    <w:rsid w:val="0014106E"/>
    <w:rsid w:val="001C4C00"/>
    <w:rsid w:val="00221831"/>
    <w:rsid w:val="002D2623"/>
    <w:rsid w:val="002D7C48"/>
    <w:rsid w:val="002F2147"/>
    <w:rsid w:val="003435F6"/>
    <w:rsid w:val="0036370A"/>
    <w:rsid w:val="00386B3A"/>
    <w:rsid w:val="0048694C"/>
    <w:rsid w:val="00494341"/>
    <w:rsid w:val="004B6F80"/>
    <w:rsid w:val="004C4F5E"/>
    <w:rsid w:val="004D4008"/>
    <w:rsid w:val="005725BA"/>
    <w:rsid w:val="0057718E"/>
    <w:rsid w:val="005847C9"/>
    <w:rsid w:val="005A45F0"/>
    <w:rsid w:val="005D70C0"/>
    <w:rsid w:val="005F73AC"/>
    <w:rsid w:val="0062268B"/>
    <w:rsid w:val="006962FC"/>
    <w:rsid w:val="0073291D"/>
    <w:rsid w:val="00770772"/>
    <w:rsid w:val="00777251"/>
    <w:rsid w:val="00837CB1"/>
    <w:rsid w:val="0086562A"/>
    <w:rsid w:val="00880DD4"/>
    <w:rsid w:val="00893874"/>
    <w:rsid w:val="008953DF"/>
    <w:rsid w:val="008A1080"/>
    <w:rsid w:val="008D51A5"/>
    <w:rsid w:val="008F6E6A"/>
    <w:rsid w:val="009210BC"/>
    <w:rsid w:val="009653A2"/>
    <w:rsid w:val="00966E69"/>
    <w:rsid w:val="009F6301"/>
    <w:rsid w:val="00A02B39"/>
    <w:rsid w:val="00A07441"/>
    <w:rsid w:val="00A4446A"/>
    <w:rsid w:val="00A4749E"/>
    <w:rsid w:val="00A72EE3"/>
    <w:rsid w:val="00AE5B3D"/>
    <w:rsid w:val="00AF6698"/>
    <w:rsid w:val="00BB455A"/>
    <w:rsid w:val="00BE012C"/>
    <w:rsid w:val="00BE6EAF"/>
    <w:rsid w:val="00BF3C5E"/>
    <w:rsid w:val="00C04DEC"/>
    <w:rsid w:val="00C40125"/>
    <w:rsid w:val="00C40242"/>
    <w:rsid w:val="00C72517"/>
    <w:rsid w:val="00CA7F8E"/>
    <w:rsid w:val="00D21EED"/>
    <w:rsid w:val="00D41C9F"/>
    <w:rsid w:val="00D564D0"/>
    <w:rsid w:val="00D6012B"/>
    <w:rsid w:val="00DA2790"/>
    <w:rsid w:val="00DE3C5A"/>
    <w:rsid w:val="00E35974"/>
    <w:rsid w:val="00E406CB"/>
    <w:rsid w:val="00EA17EA"/>
    <w:rsid w:val="00EE57C9"/>
    <w:rsid w:val="00EF6D80"/>
    <w:rsid w:val="00F20B4A"/>
    <w:rsid w:val="00F3139C"/>
    <w:rsid w:val="00F4750F"/>
    <w:rsid w:val="00F755A5"/>
    <w:rsid w:val="00FE32F0"/>
  </w:rsids>
  <m:mathPr>
    <m:mathFont m:val="SimSun"/>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 w:type="character" w:styleId="CommentReference">
    <w:name w:val="annotation reference"/>
    <w:basedOn w:val="DefaultParagraphFont"/>
    <w:uiPriority w:val="99"/>
    <w:semiHidden/>
    <w:unhideWhenUsed/>
    <w:rsid w:val="0073291D"/>
    <w:rPr>
      <w:sz w:val="18"/>
      <w:szCs w:val="18"/>
    </w:rPr>
  </w:style>
  <w:style w:type="paragraph" w:styleId="CommentText">
    <w:name w:val="annotation text"/>
    <w:basedOn w:val="Normal"/>
    <w:link w:val="CommentTextChar"/>
    <w:uiPriority w:val="99"/>
    <w:semiHidden/>
    <w:unhideWhenUsed/>
    <w:rsid w:val="0073291D"/>
  </w:style>
  <w:style w:type="character" w:customStyle="1" w:styleId="CommentTextChar">
    <w:name w:val="Comment Text Char"/>
    <w:basedOn w:val="DefaultParagraphFont"/>
    <w:link w:val="CommentText"/>
    <w:uiPriority w:val="99"/>
    <w:semiHidden/>
    <w:rsid w:val="0073291D"/>
    <w:rPr>
      <w:sz w:val="24"/>
      <w:szCs w:val="24"/>
    </w:rPr>
  </w:style>
  <w:style w:type="paragraph" w:styleId="BalloonText">
    <w:name w:val="Balloon Text"/>
    <w:basedOn w:val="Normal"/>
    <w:link w:val="BalloonTextChar"/>
    <w:uiPriority w:val="99"/>
    <w:semiHidden/>
    <w:unhideWhenUsed/>
    <w:rsid w:val="0073291D"/>
    <w:rPr>
      <w:rFonts w:ascii="Lucida Grande" w:hAnsi="Lucida Grande"/>
      <w:sz w:val="18"/>
      <w:szCs w:val="18"/>
    </w:rPr>
  </w:style>
  <w:style w:type="character" w:customStyle="1" w:styleId="BalloonTextChar">
    <w:name w:val="Balloon Text Char"/>
    <w:basedOn w:val="DefaultParagraphFont"/>
    <w:link w:val="BalloonText"/>
    <w:uiPriority w:val="99"/>
    <w:semiHidden/>
    <w:rsid w:val="0073291D"/>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73291D"/>
    <w:rPr>
      <w:b/>
      <w:bCs/>
      <w:sz w:val="20"/>
      <w:szCs w:val="20"/>
    </w:rPr>
  </w:style>
  <w:style w:type="character" w:customStyle="1" w:styleId="CommentSubjectChar">
    <w:name w:val="Comment Subject Char"/>
    <w:basedOn w:val="CommentTextChar"/>
    <w:link w:val="CommentSubject"/>
    <w:uiPriority w:val="99"/>
    <w:semiHidden/>
    <w:rsid w:val="007329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3</Pages>
  <Words>512</Words>
  <Characters>2921</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32</cp:revision>
  <dcterms:created xsi:type="dcterms:W3CDTF">2012-04-25T19:16:00Z</dcterms:created>
  <dcterms:modified xsi:type="dcterms:W3CDTF">2012-05-23T16:03:00Z</dcterms:modified>
</cp:coreProperties>
</file>